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27" w:rsidRPr="00FD028A" w:rsidRDefault="00813127" w:rsidP="00813127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4A1F4CC" wp14:editId="1438FFEB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9BE8A9F" wp14:editId="4DD8F510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173E57F5" wp14:editId="4DC1101E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Gombosová Erika" w:date="2015-12-01T09:36:00Z">
            <w:r w:rsidDel="00C810E2">
              <w:rPr>
                <w:rFonts w:eastAsia="Times New Roman" w:cs="Times New Roman"/>
                <w:b/>
                <w:sz w:val="32"/>
                <w:szCs w:val="32"/>
              </w:rPr>
              <w:delText>1</w:delText>
            </w:r>
          </w:del>
          <w:ins w:id="1" w:author="Gombosová Erika" w:date="2015-12-01T09:36:00Z">
            <w:r w:rsidR="00C810E2">
              <w:rPr>
                <w:rFonts w:eastAsia="Times New Roman" w:cs="Times New Roman"/>
                <w:b/>
                <w:sz w:val="32"/>
                <w:szCs w:val="32"/>
              </w:rPr>
              <w:t>2</w:t>
            </w:r>
          </w:ins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813127" w:rsidRPr="00FD028A" w:rsidRDefault="00813127" w:rsidP="00813127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813127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5946BFBBA6D84CF6AC36C20E135D4B7D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A869E4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del w:id="2" w:author="Tibor Barna" w:date="2016-02-11T11:54:00Z">
                  <w:r w:rsidDel="00845879">
                    <w:rPr>
                      <w:rFonts w:eastAsia="Times New Roman" w:cs="Times New Roman"/>
                      <w:szCs w:val="20"/>
                    </w:rPr>
                    <w:delText>05.02.2015</w:delText>
                  </w:r>
                </w:del>
                <w:ins w:id="3" w:author="Gombosová Erika" w:date="2015-12-01T09:41:00Z">
                  <w:del w:id="4" w:author="Tibor Barna" w:date="2016-02-11T11:54:00Z">
                    <w:r w:rsidR="00C810E2" w:rsidDel="00845879">
                      <w:rPr>
                        <w:rFonts w:eastAsia="Times New Roman" w:cs="Times New Roman"/>
                        <w:szCs w:val="20"/>
                      </w:rPr>
                      <w:delText>31.12.2015</w:delText>
                    </w:r>
                  </w:del>
                </w:ins>
                <w:ins w:id="5" w:author="Tibor Barna" w:date="2016-02-11T11:54:00Z">
                  <w:r w:rsidR="00845879">
                    <w:rPr>
                      <w:rFonts w:eastAsia="Times New Roman" w:cs="Times New Roman"/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DFDFA3B9911E4E119B77A974C2F81837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A869E4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del w:id="6" w:author="Tibor Barna" w:date="2016-02-11T11:54:00Z">
                  <w:r w:rsidDel="00845879">
                    <w:rPr>
                      <w:rFonts w:eastAsia="Times New Roman" w:cs="Times New Roman"/>
                      <w:szCs w:val="20"/>
                    </w:rPr>
                    <w:delText>05.02.2015</w:delText>
                  </w:r>
                </w:del>
                <w:ins w:id="7" w:author="Gombosová Erika" w:date="2015-12-01T09:41:00Z">
                  <w:del w:id="8" w:author="Tibor Barna" w:date="2016-02-11T11:54:00Z">
                    <w:r w:rsidR="00C810E2" w:rsidDel="00845879">
                      <w:rPr>
                        <w:rFonts w:eastAsia="Times New Roman" w:cs="Times New Roman"/>
                        <w:szCs w:val="20"/>
                      </w:rPr>
                      <w:delText>01.01.2016</w:delText>
                    </w:r>
                  </w:del>
                </w:ins>
                <w:ins w:id="9" w:author="Tibor Barna" w:date="2016-02-11T11:54:00Z">
                  <w:r w:rsidR="00845879">
                    <w:rPr>
                      <w:rFonts w:eastAsia="Times New Roman" w:cs="Times New Roman"/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813127" w:rsidRDefault="00813127" w:rsidP="00813127"/>
    <w:tbl>
      <w:tblPr>
        <w:tblStyle w:val="Mriekatabuky"/>
        <w:tblW w:w="9926" w:type="dxa"/>
        <w:jc w:val="center"/>
        <w:tblLook w:val="04A0" w:firstRow="1" w:lastRow="0" w:firstColumn="1" w:lastColumn="0" w:noHBand="0" w:noVBand="1"/>
      </w:tblPr>
      <w:tblGrid>
        <w:gridCol w:w="4770"/>
        <w:gridCol w:w="81"/>
        <w:gridCol w:w="2046"/>
        <w:gridCol w:w="3029"/>
      </w:tblGrid>
      <w:tr w:rsidR="00813127" w:rsidTr="00B613CD">
        <w:trPr>
          <w:trHeight w:val="855"/>
          <w:jc w:val="center"/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</w:tcPr>
          <w:p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E57B60" w:rsidTr="00B613CD">
        <w:trPr>
          <w:trHeight w:val="240"/>
          <w:jc w:val="center"/>
        </w:trPr>
        <w:tc>
          <w:tcPr>
            <w:tcW w:w="4770" w:type="dxa"/>
          </w:tcPr>
          <w:p w:rsidR="00E57B60" w:rsidRDefault="00E57B60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</w:tcPr>
          <w:p w:rsidR="00E57B60" w:rsidRDefault="00E57B60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1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25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4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:rsidTr="00B613CD">
        <w:trPr>
          <w:trHeight w:val="277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</w:tcPr>
          <w:p w:rsidR="00813127" w:rsidRDefault="00845879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1. Zverejnenie vyhlásenia plánovanej výzvy na predkladanie PZ/výzvy v rámci harmonogramu minimálne počas dvoch mesiacov</w:t>
            </w:r>
            <w:r>
              <w:rPr>
                <w:rStyle w:val="Odkaznapoznmkupodiarou"/>
              </w:rPr>
              <w:footnoteReference w:id="2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2. Posúdenie výzvy na predkladanie PZ/výzvy/vyzvania pracovnou komisiou pre koordináciu a zabezpečenie synergických účinkov</w:t>
            </w:r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3. Posúdenie výzvy na predkladanie PZ/výzvy/vyzvania gestormi HP</w:t>
            </w:r>
            <w:r>
              <w:rPr>
                <w:rStyle w:val="Odkaznapoznmkupodiarou"/>
              </w:rPr>
              <w:footnoteReference w:id="3"/>
            </w:r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2. Zohľadnenie záverov z testu štátnej pomoci 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3. Definovanie podmienok týkajúcich sa štátnej pomoci vo výzve je v súlade so schémou štátnej pomoci, OP, stratégiou financovania EŠIF 2014 – 2020 a legislatívou EÚ a SR</w:t>
            </w:r>
          </w:p>
        </w:tc>
        <w:tc>
          <w:tcPr>
            <w:tcW w:w="2046" w:type="dxa"/>
          </w:tcPr>
          <w:p w:rsidR="00813127" w:rsidRDefault="00845879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Pr="00412246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lastRenderedPageBreak/>
              <w:t>1. Názov RO</w:t>
            </w:r>
            <w:r w:rsidRPr="00412246">
              <w:rPr>
                <w:rStyle w:val="Odkaznapoznmkupodiarou"/>
              </w:rPr>
              <w:footnoteReference w:id="4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sdt>
          <w:sdtPr>
            <w:id w:val="1887141399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3. Dátum uzavretia výzvy/skutočnosť pre 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sdt>
          <w:sdtPr>
            <w:id w:val="1122878159"/>
            <w:placeholder>
              <w:docPart w:val="DD414D4C602B4D548FB101E6DAA6E6A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6. Časový harmonogram konania o ŽoNFP, vrátane lehoty na vydanie rozhodnutí</w:t>
            </w:r>
          </w:p>
        </w:tc>
        <w:sdt>
          <w:sdtPr>
            <w:id w:val="506638731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4E7E5F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7. Miesto a spôsob podania ŽoNFP</w:t>
            </w:r>
          </w:p>
        </w:tc>
        <w:sdt>
          <w:sdtPr>
            <w:id w:val="-622925134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sdt>
          <w:sdtPr>
            <w:id w:val="428783163"/>
            <w:placeholder>
              <w:docPart w:val="F4E9F7F7737D466E8C670831253C687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a) Operačný program,</w:t>
            </w:r>
          </w:p>
        </w:tc>
        <w:sdt>
          <w:sdtPr>
            <w:rPr>
              <w:color w:val="808080"/>
            </w:rPr>
            <w:id w:val="-1549449520"/>
            <w:placeholder>
              <w:docPart w:val="148098C266364D9A8463E6D8B78A38B1"/>
            </w:placeholder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DB3D85">
                  <w:rPr>
                    <w:color w:val="808080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sdt>
          <w:sdtPr>
            <w:id w:val="1743146256"/>
            <w:placeholder>
              <w:docPart w:val="DC0D97FC9ED44FA6ABF5A633216FF352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sdt>
          <w:sdtPr>
            <w:id w:val="473483976"/>
            <w:placeholder>
              <w:docPart w:val="C69E34D0901A404487626B184206CCC6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 xml:space="preserve">d) Identifikácia relevantnej schémy štátnej pomoci/schémy pomoci </w:t>
            </w:r>
            <w:proofErr w:type="spellStart"/>
            <w:r w:rsidR="00813127">
              <w:t>de</w:t>
            </w:r>
            <w:proofErr w:type="spellEnd"/>
            <w:r w:rsidR="00813127">
              <w:t xml:space="preserve"> </w:t>
            </w:r>
            <w:proofErr w:type="spellStart"/>
            <w:r w:rsidR="00813127">
              <w:t>minimis</w:t>
            </w:r>
            <w:proofErr w:type="spellEnd"/>
          </w:p>
        </w:tc>
        <w:sdt>
          <w:sdtPr>
            <w:id w:val="633447788"/>
            <w:placeholder>
              <w:docPart w:val="7324C3372E2642A18330A7083EB20B77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sdt>
          <w:sdtPr>
            <w:id w:val="104771945"/>
            <w:placeholder>
              <w:docPart w:val="36660A0799EA4C109FDB07C8930EFAB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</w:tcPr>
          <w:p w:rsidR="00813127" w:rsidRDefault="00845879" w:rsidP="00B613CD">
            <w:sdt>
              <w:sdtPr>
                <w:id w:val="-476382536"/>
                <w:placeholder>
                  <w:docPart w:val="C0B3FB6251104B1FBC37B255B5BAE8F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sdt>
          <w:sdtPr>
            <w:id w:val="-659078318"/>
            <w:placeholder>
              <w:docPart w:val="0AFDD462BDBB459097032FD98CB4C90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2. Oprávnenosť aktivít</w:t>
            </w:r>
          </w:p>
        </w:tc>
        <w:sdt>
          <w:sdtPr>
            <w:id w:val="-1077819329"/>
            <w:placeholder>
              <w:docPart w:val="A9D110AFA60E450785651839EC59D1F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3. Oprávnenosť výdavkov</w:t>
            </w:r>
          </w:p>
        </w:tc>
        <w:sdt>
          <w:sdtPr>
            <w:id w:val="-75209419"/>
            <w:placeholder>
              <w:docPart w:val="85A67222BDB6427595DA99BE3BE94C29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 xml:space="preserve">3a) Posúdenie aktivít výzvy z hľadiska podpory projektov generujúcich príjem a zohľadnenie záverov v podmienkach týkajúcich sa projektov generujúcich príjem </w:t>
            </w:r>
          </w:p>
        </w:tc>
        <w:sdt>
          <w:sdtPr>
            <w:id w:val="505102448"/>
            <w:placeholder>
              <w:docPart w:val="92CDDCB55D264890A4DD728A4EA041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4. Oprávnenosť miesta realizácie projektov</w:t>
            </w:r>
          </w:p>
        </w:tc>
        <w:sdt>
          <w:sdtPr>
            <w:id w:val="-132486030"/>
            <w:placeholder>
              <w:docPart w:val="FE9C906D74194C888E0542ACE82611A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5. Kritériá pre výber projektov</w:t>
            </w:r>
          </w:p>
        </w:tc>
        <w:sdt>
          <w:sdtPr>
            <w:id w:val="-1920477753"/>
            <w:placeholder>
              <w:docPart w:val="498DE6DB026249CEBE2F5C3CC1309D5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6. Spôsob financovania</w:t>
            </w:r>
          </w:p>
        </w:tc>
        <w:sdt>
          <w:sdtPr>
            <w:id w:val="1391458769"/>
            <w:placeholder>
              <w:docPart w:val="D2C8E275FB5B4553B8C539EECB518F2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7. Podmienky podľa osobitných predpisov</w:t>
            </w:r>
          </w:p>
        </w:tc>
        <w:sdt>
          <w:sdtPr>
            <w:id w:val="1096447087"/>
            <w:placeholder>
              <w:docPart w:val="1E2BF80C58F7486082FD0B33151B9859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áno" w:value="áno"/>
              <w:listItem w:displayText="nie" w:value="nie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Oprávnenosť užívateľa</w:t>
            </w:r>
          </w:p>
        </w:tc>
        <w:sdt>
          <w:sdtPr>
            <w:id w:val="-1259602407"/>
            <w:placeholder>
              <w:docPart w:val="32CC487451D34944915E326246BD9120"/>
            </w:placeholder>
            <w:showingPlcHdr/>
            <w:comboBox>
              <w:listItem w:displayText="áno" w:value="áno"/>
              <w:listItem w:displayText="nie" w:value="nie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Oprávnenosť cieľovej skupiny</w:t>
            </w:r>
          </w:p>
        </w:tc>
        <w:sdt>
          <w:sdtPr>
            <w:id w:val="1440643343"/>
            <w:placeholder>
              <w:docPart w:val="9228325557F84CEF8F2179DA7B068674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086671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086671" w:rsidRDefault="00813127" w:rsidP="00B613CD">
            <w:pPr>
              <w:jc w:val="center"/>
              <w:rPr>
                <w:b/>
                <w:sz w:val="20"/>
              </w:rPr>
            </w:pPr>
          </w:p>
        </w:tc>
      </w:tr>
      <w:tr w:rsidR="00813127" w:rsidRPr="0041224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 xml:space="preserve">1. Zapracovanie ustanovení o overovaní podmienok poskytnutia príspevku a ďalších </w:t>
            </w:r>
            <w:r>
              <w:lastRenderedPageBreak/>
              <w:t>informácií k výzve</w:t>
            </w:r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086671" w:rsidTr="00B613CD">
        <w:trPr>
          <w:trHeight w:val="151"/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086671" w:rsidRDefault="00813127" w:rsidP="00B613CD">
            <w:pPr>
              <w:jc w:val="center"/>
              <w:rPr>
                <w:b/>
                <w:sz w:val="20"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086671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086671" w:rsidRDefault="00813127" w:rsidP="00B613CD">
            <w:pPr>
              <w:jc w:val="center"/>
              <w:rPr>
                <w:b/>
                <w:sz w:val="20"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Formulár ŽoNFP</w:t>
            </w:r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Príručka pre žiadateľa</w:t>
            </w:r>
          </w:p>
        </w:tc>
        <w:sdt>
          <w:sdtPr>
            <w:id w:val="-91864099"/>
            <w:placeholder>
              <w:docPart w:val="C69A4863B4AF47DBBC56B30942402ED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 xml:space="preserve">3. Schéma štátnej pomoci/pomoci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minimis</w:t>
            </w:r>
            <w:proofErr w:type="spellEnd"/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sdt>
          <w:sdtPr>
            <w:id w:val="706765657"/>
            <w:placeholder>
              <w:docPart w:val="9EA1EBEDC56446AC8CA14AE0617816A2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21" w:hanging="22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4a) Všetky merateľné ukazovatele sú v platnom číselníku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21" w:hanging="221"/>
            </w:pPr>
            <w:r>
              <w:t xml:space="preserve">5. </w:t>
            </w:r>
            <w:r w:rsidRPr="00105536">
              <w:t xml:space="preserve">Predbežná informácia pre žiadateľov podľa čl. 13 Nariadenia Komisie (ES, </w:t>
            </w:r>
            <w:proofErr w:type="spellStart"/>
            <w:r w:rsidRPr="00105536">
              <w:t>Euratom</w:t>
            </w:r>
            <w:proofErr w:type="spellEnd"/>
            <w:r w:rsidRPr="00105536">
              <w:t>) č. 1302/2008 o centrálnej databáze vylúčených subjektov</w:t>
            </w:r>
          </w:p>
        </w:tc>
        <w:sdt>
          <w:sdtPr>
            <w:id w:val="-2007807911"/>
            <w:placeholder>
              <w:docPart w:val="166F35E5BFDA4AF58231F5FD670C841D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21" w:hanging="221"/>
            </w:pPr>
            <w:r>
              <w:t>6. Identifikácia oblastí podpory, kde budú EŠIF a ostatné nástroje podpory použité synergickým a komplementárnym spôsobom (relevantné iba pre výzvy na predkladanie PZ/výzvy/vyzvania s identifikovaným možným prienikom oblastí podpory v súlade s PD a OP)</w:t>
            </w:r>
          </w:p>
        </w:tc>
        <w:sdt>
          <w:sdtPr>
            <w:id w:val="1593972985"/>
            <w:placeholder>
              <w:docPart w:val="A1C7B9D1C3164D8B8ABB58F766D6172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rPr>
                <w:bCs/>
                <w:iCs/>
              </w:rPr>
              <w:t>7.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áno" w:value="áno"/>
              <w:listItem w:displayText="nie" w:value="nie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B613CD">
            <w:r>
              <w:t xml:space="preserve">Na základe vykonanej kontroly </w:t>
            </w:r>
            <w:r w:rsidRPr="00194E50">
              <w:t>výzvy na predkladanie projektových zámerov/výzvy/vyzvania môže byť vyhlásená?</w:t>
            </w:r>
            <w:r>
              <w:rPr>
                <w:rStyle w:val="Odkaznapoznmkupodiarou"/>
              </w:rPr>
              <w:footnoteReference w:id="5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</w:tcPr>
              <w:p w:rsidR="00813127" w:rsidRDefault="00813127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  <w:tr w:rsidR="00813127" w:rsidRPr="001906B2" w:rsidDel="00272F83" w:rsidTr="00B613CD">
        <w:trPr>
          <w:jc w:val="center"/>
          <w:del w:id="10" w:author="Gombosová Erika" w:date="2015-12-11T10:36:00Z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:rsidR="00813127" w:rsidRPr="001906B2" w:rsidDel="00272F83" w:rsidRDefault="00813127" w:rsidP="00B613CD">
            <w:pPr>
              <w:jc w:val="both"/>
              <w:rPr>
                <w:del w:id="11" w:author="Gombosová Erika" w:date="2015-12-11T10:36:00Z"/>
                <w:b/>
              </w:rPr>
            </w:pPr>
            <w:del w:id="12" w:author="Gombosová Erika" w:date="2015-12-11T10:33:00Z">
              <w:r w:rsidRPr="001906B2" w:rsidDel="00B769C7">
                <w:rPr>
                  <w:b/>
                </w:rPr>
                <w:delText>Navrhovaná finančná operácia</w:delText>
              </w:r>
              <w:r w:rsidDel="00B769C7">
                <w:rPr>
                  <w:b/>
                </w:rPr>
                <w:delText xml:space="preserve"> </w:delText>
              </w:r>
            </w:del>
            <w:customXmlDelRangeStart w:id="13" w:author="Gombosová Erika" w:date="2015-12-11T10:33:00Z"/>
            <w:sdt>
              <w:sdtPr>
                <w:rPr>
                  <w:b/>
                </w:rPr>
                <w:id w:val="-1068192479"/>
                <w:placeholder>
                  <w:docPart w:val="3E2156470C1846758949FB0EFCE43EFB"/>
                </w:placeholder>
                <w:comboBox>
                  <w:listItem w:displayText="je" w:value="je"/>
                  <w:listItem w:displayText="nie je" w:value="nie je"/>
                </w:comboBox>
              </w:sdtPr>
              <w:sdtEndPr/>
              <w:sdtContent>
                <w:customXmlDelRangeEnd w:id="13"/>
                <w:customXmlDelRangeStart w:id="14" w:author="Gombosová Erika" w:date="2015-12-11T10:33:00Z"/>
              </w:sdtContent>
            </w:sdt>
            <w:customXmlDelRangeEnd w:id="14"/>
            <w:del w:id="15" w:author="Gombosová Erika" w:date="2015-12-11T10:33:00Z">
              <w:r w:rsidDel="00B769C7">
                <w:rPr>
                  <w:rStyle w:val="Odkaznapoznmkupodiarou"/>
                  <w:b/>
                </w:rPr>
                <w:footnoteReference w:id="6"/>
              </w:r>
              <w:r w:rsidRPr="001906B2" w:rsidDel="00B769C7">
                <w:rPr>
                  <w:b/>
                </w:rPr>
                <w:delText xml:space="preserve"> v súlade s</w:delText>
              </w:r>
              <w:r w:rsidDel="00B769C7">
                <w:rPr>
                  <w:b/>
                </w:rPr>
                <w:delText> </w:delText>
              </w:r>
              <w:r w:rsidRPr="001906B2" w:rsidDel="00B769C7">
                <w:rPr>
                  <w:b/>
                </w:rPr>
                <w:delText>rozpočtom</w:delText>
              </w:r>
              <w:r w:rsidDel="00B769C7">
                <w:rPr>
                  <w:b/>
                </w:rPr>
                <w:delText xml:space="preserve"> RO</w:delText>
              </w:r>
              <w:r w:rsidRPr="001906B2" w:rsidDel="00B769C7">
                <w:rPr>
                  <w:b/>
                </w:rPr>
                <w:delText>, alokáciou pre operačný program a v súlade s Rozhodnutím EK o schválení OP a právnymi aktmi EÚ a SR.</w:delText>
              </w:r>
            </w:del>
          </w:p>
        </w:tc>
      </w:tr>
      <w:tr w:rsidR="00813127" w:rsidRPr="00086671" w:rsidDel="00B769C7" w:rsidTr="00B613CD">
        <w:trPr>
          <w:jc w:val="center"/>
          <w:del w:id="27" w:author="Gombosová Erika" w:date="2015-12-11T10:33:00Z"/>
        </w:trPr>
        <w:tc>
          <w:tcPr>
            <w:tcW w:w="9926" w:type="dxa"/>
            <w:gridSpan w:val="4"/>
          </w:tcPr>
          <w:p w:rsidR="00813127" w:rsidRPr="00086671" w:rsidDel="00B769C7" w:rsidRDefault="00813127" w:rsidP="00B613CD">
            <w:pPr>
              <w:rPr>
                <w:del w:id="28" w:author="Gombosová Erika" w:date="2015-12-11T10:33:00Z"/>
                <w:sz w:val="20"/>
              </w:rPr>
            </w:pPr>
          </w:p>
        </w:tc>
      </w:tr>
      <w:tr w:rsidR="00813127" w:rsidDel="00B769C7" w:rsidTr="00B613CD">
        <w:trPr>
          <w:jc w:val="center"/>
          <w:del w:id="29" w:author="Gombosová Erika" w:date="2015-12-11T10:33:00Z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Del="00B769C7" w:rsidRDefault="00813127" w:rsidP="00C25525">
            <w:pPr>
              <w:rPr>
                <w:del w:id="30" w:author="Gombosová Erika" w:date="2015-12-11T10:33:00Z"/>
              </w:rPr>
            </w:pPr>
            <w:del w:id="31" w:author="Gombosová Erika" w:date="2015-12-11T10:33:00Z">
              <w:r w:rsidDel="00B769C7">
                <w:delText>Vypracoval:</w:delText>
              </w:r>
            </w:del>
          </w:p>
        </w:tc>
        <w:tc>
          <w:tcPr>
            <w:tcW w:w="5075" w:type="dxa"/>
            <w:gridSpan w:val="2"/>
          </w:tcPr>
          <w:p w:rsidR="00813127" w:rsidDel="00B769C7" w:rsidRDefault="00813127" w:rsidP="00B613CD">
            <w:pPr>
              <w:rPr>
                <w:del w:id="32" w:author="Gombosová Erika" w:date="2015-12-11T10:33:00Z"/>
              </w:rPr>
            </w:pPr>
          </w:p>
        </w:tc>
      </w:tr>
      <w:tr w:rsidR="00813127" w:rsidDel="00B769C7" w:rsidTr="00B613CD">
        <w:trPr>
          <w:jc w:val="center"/>
          <w:del w:id="33" w:author="Gombosová Erika" w:date="2015-12-11T10:33:00Z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Del="00B769C7" w:rsidRDefault="00813127" w:rsidP="00B613CD">
            <w:pPr>
              <w:rPr>
                <w:del w:id="34" w:author="Gombosová Erika" w:date="2015-12-11T10:33:00Z"/>
              </w:rPr>
            </w:pPr>
            <w:del w:id="35" w:author="Gombosová Erika" w:date="2015-12-11T10:33:00Z">
              <w:r w:rsidDel="00B769C7">
                <w:delText>Dátum:</w:delText>
              </w:r>
            </w:del>
          </w:p>
        </w:tc>
        <w:tc>
          <w:tcPr>
            <w:tcW w:w="5075" w:type="dxa"/>
            <w:gridSpan w:val="2"/>
          </w:tcPr>
          <w:p w:rsidR="00813127" w:rsidDel="00B769C7" w:rsidRDefault="00813127" w:rsidP="00B613CD">
            <w:pPr>
              <w:rPr>
                <w:del w:id="36" w:author="Gombosová Erika" w:date="2015-12-11T10:33:00Z"/>
              </w:rPr>
            </w:pPr>
          </w:p>
        </w:tc>
      </w:tr>
      <w:tr w:rsidR="00813127" w:rsidDel="00B769C7" w:rsidTr="00B613CD">
        <w:trPr>
          <w:jc w:val="center"/>
          <w:del w:id="37" w:author="Gombosová Erika" w:date="2015-12-11T10:33:00Z"/>
        </w:trPr>
        <w:tc>
          <w:tcPr>
            <w:tcW w:w="4851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:rsidR="00813127" w:rsidDel="00B769C7" w:rsidRDefault="00813127" w:rsidP="00B613CD">
            <w:pPr>
              <w:rPr>
                <w:del w:id="38" w:author="Gombosová Erika" w:date="2015-12-11T10:33:00Z"/>
              </w:rPr>
            </w:pPr>
            <w:del w:id="39" w:author="Gombosová Erika" w:date="2015-12-11T10:33:00Z">
              <w:r w:rsidDel="00B769C7">
                <w:delText>Podpis:</w:delText>
              </w:r>
            </w:del>
          </w:p>
        </w:tc>
        <w:tc>
          <w:tcPr>
            <w:tcW w:w="5075" w:type="dxa"/>
            <w:gridSpan w:val="2"/>
          </w:tcPr>
          <w:p w:rsidR="00813127" w:rsidDel="00B769C7" w:rsidRDefault="00813127" w:rsidP="00B613CD">
            <w:pPr>
              <w:rPr>
                <w:del w:id="40" w:author="Gombosová Erika" w:date="2015-12-11T10:33:00Z"/>
              </w:rPr>
            </w:pPr>
          </w:p>
        </w:tc>
      </w:tr>
      <w:tr w:rsidR="00813127" w:rsidRPr="00086671" w:rsidDel="00B769C7" w:rsidTr="00B613CD">
        <w:trPr>
          <w:trHeight w:val="207"/>
          <w:jc w:val="center"/>
          <w:del w:id="41" w:author="Gombosová Erika" w:date="2015-12-11T10:33:00Z"/>
        </w:trPr>
        <w:tc>
          <w:tcPr>
            <w:tcW w:w="9926" w:type="dxa"/>
            <w:gridSpan w:val="4"/>
          </w:tcPr>
          <w:p w:rsidR="00813127" w:rsidRPr="00086671" w:rsidDel="00B769C7" w:rsidRDefault="00813127" w:rsidP="00B613CD">
            <w:pPr>
              <w:rPr>
                <w:del w:id="42" w:author="Gombosová Erika" w:date="2015-12-11T10:33:00Z"/>
                <w:sz w:val="20"/>
              </w:rPr>
            </w:pPr>
          </w:p>
        </w:tc>
      </w:tr>
      <w:tr w:rsidR="00813127" w:rsidDel="00B769C7" w:rsidTr="00B613CD">
        <w:trPr>
          <w:jc w:val="center"/>
          <w:del w:id="43" w:author="Gombosová Erika" w:date="2015-12-11T10:33:00Z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Del="00B769C7" w:rsidRDefault="00813127" w:rsidP="00C25525">
            <w:pPr>
              <w:rPr>
                <w:del w:id="44" w:author="Gombosová Erika" w:date="2015-12-11T10:33:00Z"/>
              </w:rPr>
            </w:pPr>
            <w:del w:id="45" w:author="Gombosová Erika" w:date="2015-12-11T10:33:00Z">
              <w:r w:rsidDel="00B769C7">
                <w:delText>Schválil:</w:delText>
              </w:r>
            </w:del>
          </w:p>
        </w:tc>
        <w:tc>
          <w:tcPr>
            <w:tcW w:w="5075" w:type="dxa"/>
            <w:gridSpan w:val="2"/>
          </w:tcPr>
          <w:p w:rsidR="00813127" w:rsidDel="00B769C7" w:rsidRDefault="00813127" w:rsidP="00B613CD">
            <w:pPr>
              <w:rPr>
                <w:del w:id="46" w:author="Gombosová Erika" w:date="2015-12-11T10:33:00Z"/>
              </w:rPr>
            </w:pPr>
          </w:p>
        </w:tc>
      </w:tr>
      <w:tr w:rsidR="00813127" w:rsidDel="00B769C7" w:rsidTr="00B613CD">
        <w:trPr>
          <w:jc w:val="center"/>
          <w:del w:id="47" w:author="Gombosová Erika" w:date="2015-12-11T10:33:00Z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Del="00B769C7" w:rsidRDefault="00813127" w:rsidP="00B613CD">
            <w:pPr>
              <w:rPr>
                <w:del w:id="48" w:author="Gombosová Erika" w:date="2015-12-11T10:33:00Z"/>
              </w:rPr>
            </w:pPr>
            <w:del w:id="49" w:author="Gombosová Erika" w:date="2015-12-11T10:33:00Z">
              <w:r w:rsidDel="00B769C7">
                <w:delText>Dátum:</w:delText>
              </w:r>
            </w:del>
          </w:p>
        </w:tc>
        <w:tc>
          <w:tcPr>
            <w:tcW w:w="5075" w:type="dxa"/>
            <w:gridSpan w:val="2"/>
          </w:tcPr>
          <w:p w:rsidR="00813127" w:rsidDel="00B769C7" w:rsidRDefault="00813127" w:rsidP="00B613CD">
            <w:pPr>
              <w:rPr>
                <w:del w:id="50" w:author="Gombosová Erika" w:date="2015-12-11T10:33:00Z"/>
              </w:rPr>
            </w:pPr>
          </w:p>
        </w:tc>
      </w:tr>
      <w:tr w:rsidR="00813127" w:rsidDel="00B769C7" w:rsidTr="00B613CD">
        <w:trPr>
          <w:trHeight w:val="256"/>
          <w:jc w:val="center"/>
          <w:del w:id="51" w:author="Gombosová Erika" w:date="2015-12-11T10:33:00Z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Del="00B769C7" w:rsidRDefault="00813127" w:rsidP="00B613CD">
            <w:pPr>
              <w:rPr>
                <w:del w:id="52" w:author="Gombosová Erika" w:date="2015-12-11T10:33:00Z"/>
              </w:rPr>
            </w:pPr>
            <w:del w:id="53" w:author="Gombosová Erika" w:date="2015-12-11T10:33:00Z">
              <w:r w:rsidDel="00B769C7">
                <w:delText>Podpis:</w:delText>
              </w:r>
            </w:del>
          </w:p>
        </w:tc>
        <w:tc>
          <w:tcPr>
            <w:tcW w:w="5075" w:type="dxa"/>
            <w:gridSpan w:val="2"/>
          </w:tcPr>
          <w:p w:rsidR="00813127" w:rsidDel="00B769C7" w:rsidRDefault="00813127" w:rsidP="00B613CD">
            <w:pPr>
              <w:rPr>
                <w:del w:id="54" w:author="Gombosová Erika" w:date="2015-12-11T10:33:00Z"/>
              </w:rPr>
            </w:pPr>
          </w:p>
        </w:tc>
      </w:tr>
    </w:tbl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55" w:author="Gombosová Erika" w:date="2015-12-11T10:36:00Z">
          <w:tblPr>
            <w:tblW w:w="9095" w:type="dxa"/>
            <w:tblInd w:w="13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201"/>
        <w:gridCol w:w="7723"/>
        <w:tblGridChange w:id="56">
          <w:tblGrid>
            <w:gridCol w:w="1715"/>
            <w:gridCol w:w="7380"/>
          </w:tblGrid>
        </w:tblGridChange>
      </w:tblGrid>
      <w:tr w:rsidR="00272F83" w:rsidRPr="00C11731" w:rsidTr="00272F83">
        <w:trPr>
          <w:trHeight w:val="330"/>
          <w:ins w:id="57" w:author="Gombosová Erika" w:date="2015-12-11T10:36:00Z"/>
          <w:trPrChange w:id="58" w:author="Gombosová Erika" w:date="2015-12-11T10:36:00Z">
            <w:trPr>
              <w:trHeight w:val="330"/>
            </w:trPr>
          </w:trPrChange>
        </w:trPr>
        <w:tc>
          <w:tcPr>
            <w:tcW w:w="9924" w:type="dxa"/>
            <w:gridSpan w:val="2"/>
            <w:vAlign w:val="center"/>
            <w:hideMark/>
            <w:tcPrChange w:id="59" w:author="Gombosová Erika" w:date="2015-12-11T10:36:00Z">
              <w:tcPr>
                <w:tcW w:w="9095" w:type="dxa"/>
                <w:gridSpan w:val="2"/>
                <w:vAlign w:val="center"/>
                <w:hideMark/>
              </w:tcPr>
            </w:tcPrChange>
          </w:tcPr>
          <w:p w:rsidR="00272F83" w:rsidRDefault="00272F83">
            <w:pPr>
              <w:jc w:val="both"/>
              <w:rPr>
                <w:ins w:id="60" w:author="Gombosová Erika" w:date="2015-12-11T10:36:00Z"/>
                <w:rFonts w:cs="Times New Roman"/>
                <w:b/>
                <w:sz w:val="20"/>
                <w:szCs w:val="20"/>
              </w:rPr>
              <w:pPrChange w:id="61" w:author="Gombosová Erika" w:date="2015-12-11T10:36:00Z">
                <w:pPr/>
              </w:pPrChange>
            </w:pPr>
            <w:ins w:id="62" w:author="Gombosová Erika" w:date="2015-12-11T10:36:00Z">
              <w:r w:rsidRPr="00BD2FCC">
                <w:rPr>
                  <w:rFonts w:cs="Times New Roman"/>
                  <w:b/>
                  <w:sz w:val="20"/>
                  <w:szCs w:val="20"/>
                </w:rPr>
                <w:t>VYJADRENIE</w:t>
              </w:r>
              <w:r>
                <w:rPr>
                  <w:rFonts w:cs="Times New Roman"/>
                  <w:b/>
                  <w:sz w:val="20"/>
                  <w:szCs w:val="20"/>
                </w:rPr>
                <w:t>:</w:t>
              </w:r>
            </w:ins>
          </w:p>
          <w:p w:rsidR="003A7E6B" w:rsidRPr="009254A5" w:rsidRDefault="003A7E6B" w:rsidP="003A7E6B">
            <w:pPr>
              <w:rPr>
                <w:ins w:id="63" w:author="Gombosová Erika" w:date="2015-12-15T13:30:00Z"/>
                <w:szCs w:val="24"/>
              </w:rPr>
            </w:pPr>
            <w:ins w:id="64" w:author="Gombosová Erika" w:date="2015-12-15T13:30:00Z">
              <w:r w:rsidRPr="00B64015">
                <w:rPr>
                  <w:szCs w:val="24"/>
                </w:rPr>
                <w:t xml:space="preserve">Na základe overených skutočností potvrdzujem, že  </w:t>
              </w:r>
            </w:ins>
            <w:customXmlInsRangeStart w:id="65" w:author="Gombosová Erika" w:date="2015-12-15T13:30:00Z"/>
            <w:sdt>
              <w:sdtPr>
                <w:rPr>
                  <w:szCs w:val="24"/>
                </w:rPr>
                <w:id w:val="1127582764"/>
                <w:placeholder>
                  <w:docPart w:val="1C508577858C494BB5FE4E7C996FC896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customXmlInsRangeEnd w:id="65"/>
                <w:ins w:id="66" w:author="Gombosová Erika" w:date="2015-12-15T13:30:00Z">
                  <w:r w:rsidRPr="00B64015">
                    <w:rPr>
                      <w:szCs w:val="24"/>
                    </w:rPr>
                    <w:t>Vyberte položku.</w:t>
                  </w:r>
                </w:ins>
                <w:customXmlInsRangeStart w:id="67" w:author="Gombosová Erika" w:date="2015-12-15T13:30:00Z"/>
              </w:sdtContent>
            </w:sdt>
            <w:customXmlInsRangeEnd w:id="67"/>
            <w:ins w:id="68" w:author="Gombosová Erika" w:date="2015-12-15T13:30:00Z">
              <w:r w:rsidRPr="00B64015">
                <w:rPr>
                  <w:szCs w:val="24"/>
                </w:rPr>
                <w:t xml:space="preserve">   </w:t>
              </w:r>
            </w:ins>
          </w:p>
          <w:p w:rsidR="004875F2" w:rsidRPr="00A54276" w:rsidRDefault="004875F2" w:rsidP="004875F2">
            <w:pPr>
              <w:rPr>
                <w:ins w:id="69" w:author="Gombosová Erika" w:date="2015-12-15T13:12:00Z"/>
              </w:rPr>
            </w:pPr>
            <w:ins w:id="70" w:author="Gombosová Erika" w:date="2015-12-15T13:12:00Z">
              <w:r w:rsidRPr="00B64015">
                <w:rPr>
                  <w:sz w:val="20"/>
                  <w:szCs w:val="20"/>
                </w:rPr>
                <w:t xml:space="preserve"> </w:t>
              </w:r>
            </w:ins>
          </w:p>
          <w:p w:rsidR="00272F83" w:rsidRPr="00BD2FCC" w:rsidRDefault="00272F83">
            <w:pPr>
              <w:jc w:val="both"/>
              <w:rPr>
                <w:ins w:id="71" w:author="Gombosová Erika" w:date="2015-12-11T10:36:00Z"/>
                <w:rFonts w:cs="Times New Roman"/>
                <w:color w:val="000000"/>
                <w:sz w:val="20"/>
                <w:szCs w:val="20"/>
              </w:rPr>
              <w:pPrChange w:id="72" w:author="Gombosová Erika" w:date="2015-12-15T13:12:00Z">
                <w:pPr/>
              </w:pPrChange>
            </w:pPr>
          </w:p>
        </w:tc>
      </w:tr>
      <w:tr w:rsidR="00272F83" w:rsidRPr="0012627C" w:rsidTr="00272F83">
        <w:trPr>
          <w:trHeight w:val="330"/>
          <w:ins w:id="73" w:author="Gombosová Erika" w:date="2015-12-11T10:36:00Z"/>
          <w:trPrChange w:id="74" w:author="Gombosová Erika" w:date="2015-12-11T10:36:00Z">
            <w:trPr>
              <w:trHeight w:val="330"/>
            </w:trPr>
          </w:trPrChange>
        </w:trPr>
        <w:tc>
          <w:tcPr>
            <w:tcW w:w="2201" w:type="dxa"/>
            <w:vAlign w:val="center"/>
            <w:tcPrChange w:id="75" w:author="Gombosová Erika" w:date="2015-12-11T10:36:00Z">
              <w:tcPr>
                <w:tcW w:w="1715" w:type="dxa"/>
                <w:vAlign w:val="center"/>
              </w:tcPr>
            </w:tcPrChange>
          </w:tcPr>
          <w:p w:rsidR="00272F83" w:rsidRPr="00BD2FCC" w:rsidRDefault="00272F83" w:rsidP="0012627C">
            <w:pPr>
              <w:rPr>
                <w:ins w:id="76" w:author="Gombosová Erika" w:date="2015-12-11T10:36:00Z"/>
                <w:rFonts w:cs="Times New Roman"/>
                <w:b/>
                <w:bCs/>
                <w:sz w:val="20"/>
                <w:szCs w:val="20"/>
              </w:rPr>
            </w:pPr>
            <w:ins w:id="77" w:author="Gombosová Erika" w:date="2015-12-11T10:36:00Z">
              <w:r w:rsidRPr="00BD2FCC">
                <w:rPr>
                  <w:rFonts w:cs="Times New Roman"/>
                  <w:b/>
                  <w:bCs/>
                  <w:sz w:val="20"/>
                  <w:szCs w:val="20"/>
                </w:rPr>
                <w:t>Kontrolu vykonal:</w:t>
              </w:r>
              <w:r w:rsidRPr="00BD2FCC">
                <w:rPr>
                  <w:rStyle w:val="Odkaznapoznmkupodiarou"/>
                  <w:rFonts w:cs="Times New Roman"/>
                  <w:b/>
                  <w:bCs/>
                  <w:sz w:val="20"/>
                  <w:szCs w:val="20"/>
                </w:rPr>
                <w:footnoteReference w:id="7"/>
              </w:r>
            </w:ins>
          </w:p>
        </w:tc>
        <w:tc>
          <w:tcPr>
            <w:tcW w:w="7723" w:type="dxa"/>
            <w:vAlign w:val="center"/>
            <w:tcPrChange w:id="80" w:author="Gombosová Erika" w:date="2015-12-11T10:36:00Z">
              <w:tcPr>
                <w:tcW w:w="7380" w:type="dxa"/>
                <w:vAlign w:val="center"/>
              </w:tcPr>
            </w:tcPrChange>
          </w:tcPr>
          <w:p w:rsidR="00272F83" w:rsidRPr="00BD2FCC" w:rsidRDefault="00272F83" w:rsidP="0012627C">
            <w:pPr>
              <w:rPr>
                <w:ins w:id="81" w:author="Gombosová Erika" w:date="2015-12-11T10:36:00Z"/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272F83">
        <w:trPr>
          <w:trHeight w:val="330"/>
          <w:ins w:id="82" w:author="Gombosová Erika" w:date="2015-12-11T10:36:00Z"/>
          <w:trPrChange w:id="83" w:author="Gombosová Erika" w:date="2015-12-11T10:36:00Z">
            <w:trPr>
              <w:trHeight w:val="330"/>
            </w:trPr>
          </w:trPrChange>
        </w:trPr>
        <w:tc>
          <w:tcPr>
            <w:tcW w:w="2201" w:type="dxa"/>
            <w:vAlign w:val="center"/>
            <w:hideMark/>
            <w:tcPrChange w:id="84" w:author="Gombosová Erika" w:date="2015-12-11T10:36:00Z">
              <w:tcPr>
                <w:tcW w:w="1715" w:type="dxa"/>
                <w:vAlign w:val="center"/>
                <w:hideMark/>
              </w:tcPr>
            </w:tcPrChange>
          </w:tcPr>
          <w:p w:rsidR="00272F83" w:rsidRPr="00BD2FCC" w:rsidRDefault="00272F83" w:rsidP="0012627C">
            <w:pPr>
              <w:rPr>
                <w:ins w:id="85" w:author="Gombosová Erika" w:date="2015-12-11T10:36:00Z"/>
                <w:rFonts w:cs="Times New Roman"/>
                <w:b/>
                <w:bCs/>
                <w:sz w:val="20"/>
                <w:szCs w:val="20"/>
              </w:rPr>
            </w:pPr>
            <w:ins w:id="86" w:author="Gombosová Erika" w:date="2015-12-11T10:36:00Z">
              <w:r w:rsidRPr="00BD2FCC">
                <w:rPr>
                  <w:rFonts w:cs="Times New Roman"/>
                  <w:b/>
                  <w:bCs/>
                  <w:sz w:val="20"/>
                  <w:szCs w:val="20"/>
                </w:rPr>
                <w:t>Dátum:</w:t>
              </w:r>
            </w:ins>
          </w:p>
        </w:tc>
        <w:tc>
          <w:tcPr>
            <w:tcW w:w="7723" w:type="dxa"/>
            <w:vAlign w:val="center"/>
            <w:hideMark/>
            <w:tcPrChange w:id="87" w:author="Gombosová Erika" w:date="2015-12-11T10:36:00Z">
              <w:tcPr>
                <w:tcW w:w="7380" w:type="dxa"/>
                <w:vAlign w:val="center"/>
                <w:hideMark/>
              </w:tcPr>
            </w:tcPrChange>
          </w:tcPr>
          <w:p w:rsidR="00272F83" w:rsidRPr="00BD2FCC" w:rsidRDefault="00272F83" w:rsidP="0012627C">
            <w:pPr>
              <w:rPr>
                <w:ins w:id="88" w:author="Gombosová Erika" w:date="2015-12-11T10:36:00Z"/>
                <w:rFonts w:cs="Times New Roman"/>
                <w:color w:val="000000"/>
                <w:sz w:val="20"/>
                <w:szCs w:val="20"/>
              </w:rPr>
            </w:pPr>
            <w:ins w:id="89" w:author="Gombosová Erika" w:date="2015-12-11T10:36:00Z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272F83" w:rsidRPr="0012627C" w:rsidTr="00272F83">
        <w:trPr>
          <w:trHeight w:val="330"/>
          <w:ins w:id="90" w:author="Gombosová Erika" w:date="2015-12-11T10:36:00Z"/>
          <w:trPrChange w:id="91" w:author="Gombosová Erika" w:date="2015-12-11T10:36:00Z">
            <w:trPr>
              <w:trHeight w:val="330"/>
            </w:trPr>
          </w:trPrChange>
        </w:trPr>
        <w:tc>
          <w:tcPr>
            <w:tcW w:w="2201" w:type="dxa"/>
            <w:shd w:val="clear" w:color="000000" w:fill="FFFFFF"/>
            <w:vAlign w:val="center"/>
            <w:hideMark/>
            <w:tcPrChange w:id="92" w:author="Gombosová Erika" w:date="2015-12-11T10:36:00Z">
              <w:tcPr>
                <w:tcW w:w="1715" w:type="dxa"/>
                <w:shd w:val="clear" w:color="000000" w:fill="FFFFFF"/>
                <w:vAlign w:val="center"/>
                <w:hideMark/>
              </w:tcPr>
            </w:tcPrChange>
          </w:tcPr>
          <w:p w:rsidR="00272F83" w:rsidRPr="00BD2FCC" w:rsidRDefault="00272F83" w:rsidP="0012627C">
            <w:pPr>
              <w:rPr>
                <w:ins w:id="93" w:author="Gombosová Erika" w:date="2015-12-11T10:36:00Z"/>
                <w:rFonts w:cs="Times New Roman"/>
                <w:b/>
                <w:bCs/>
                <w:sz w:val="20"/>
                <w:szCs w:val="20"/>
              </w:rPr>
            </w:pPr>
            <w:ins w:id="94" w:author="Gombosová Erika" w:date="2015-12-11T10:36:00Z">
              <w:r w:rsidRPr="00BD2FCC">
                <w:rPr>
                  <w:rFonts w:cs="Times New Roman"/>
                  <w:b/>
                  <w:bCs/>
                  <w:sz w:val="20"/>
                  <w:szCs w:val="20"/>
                </w:rPr>
                <w:t>Podpis:</w:t>
              </w:r>
            </w:ins>
          </w:p>
        </w:tc>
        <w:tc>
          <w:tcPr>
            <w:tcW w:w="7723" w:type="dxa"/>
            <w:vAlign w:val="center"/>
            <w:hideMark/>
            <w:tcPrChange w:id="95" w:author="Gombosová Erika" w:date="2015-12-11T10:36:00Z">
              <w:tcPr>
                <w:tcW w:w="7380" w:type="dxa"/>
                <w:vAlign w:val="center"/>
                <w:hideMark/>
              </w:tcPr>
            </w:tcPrChange>
          </w:tcPr>
          <w:p w:rsidR="00272F83" w:rsidRPr="00BD2FCC" w:rsidRDefault="00272F83" w:rsidP="0012627C">
            <w:pPr>
              <w:rPr>
                <w:ins w:id="96" w:author="Gombosová Erika" w:date="2015-12-11T10:36:00Z"/>
                <w:rFonts w:cs="Times New Roman"/>
                <w:color w:val="000000"/>
                <w:sz w:val="20"/>
                <w:szCs w:val="20"/>
              </w:rPr>
            </w:pPr>
            <w:ins w:id="97" w:author="Gombosová Erika" w:date="2015-12-11T10:36:00Z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272F83" w:rsidRPr="0012627C" w:rsidTr="00272F83">
        <w:trPr>
          <w:trHeight w:val="330"/>
          <w:ins w:id="98" w:author="Gombosová Erika" w:date="2015-12-11T10:36:00Z"/>
          <w:trPrChange w:id="99" w:author="Gombosová Erika" w:date="2015-12-11T10:36:00Z">
            <w:trPr>
              <w:trHeight w:val="330"/>
            </w:trPr>
          </w:trPrChange>
        </w:trPr>
        <w:tc>
          <w:tcPr>
            <w:tcW w:w="9924" w:type="dxa"/>
            <w:gridSpan w:val="2"/>
            <w:noWrap/>
            <w:hideMark/>
            <w:tcPrChange w:id="100" w:author="Gombosová Erika" w:date="2015-12-11T10:36:00Z">
              <w:tcPr>
                <w:tcW w:w="9095" w:type="dxa"/>
                <w:gridSpan w:val="2"/>
                <w:noWrap/>
                <w:hideMark/>
              </w:tcPr>
            </w:tcPrChange>
          </w:tcPr>
          <w:p w:rsidR="00272F83" w:rsidRPr="00BD2FCC" w:rsidRDefault="00272F83" w:rsidP="0012627C">
            <w:pPr>
              <w:rPr>
                <w:ins w:id="101" w:author="Gombosová Erika" w:date="2015-12-11T10:36:00Z"/>
                <w:rFonts w:cs="Times New Roman"/>
                <w:color w:val="000000"/>
                <w:sz w:val="20"/>
                <w:szCs w:val="20"/>
              </w:rPr>
            </w:pPr>
            <w:ins w:id="102" w:author="Gombosová Erika" w:date="2015-12-11T10:36:00Z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272F83" w:rsidRPr="0012627C" w:rsidTr="00272F83">
        <w:trPr>
          <w:trHeight w:val="330"/>
          <w:ins w:id="103" w:author="Gombosová Erika" w:date="2015-12-11T10:36:00Z"/>
          <w:trPrChange w:id="104" w:author="Gombosová Erika" w:date="2015-12-11T10:36:00Z">
            <w:trPr>
              <w:trHeight w:val="330"/>
            </w:trPr>
          </w:trPrChange>
        </w:trPr>
        <w:tc>
          <w:tcPr>
            <w:tcW w:w="2201" w:type="dxa"/>
            <w:vAlign w:val="center"/>
            <w:hideMark/>
            <w:tcPrChange w:id="105" w:author="Gombosová Erika" w:date="2015-12-11T10:36:00Z">
              <w:tcPr>
                <w:tcW w:w="1715" w:type="dxa"/>
                <w:vAlign w:val="center"/>
                <w:hideMark/>
              </w:tcPr>
            </w:tcPrChange>
          </w:tcPr>
          <w:p w:rsidR="00272F83" w:rsidRPr="00BD2FCC" w:rsidRDefault="00272F83" w:rsidP="0012627C">
            <w:pPr>
              <w:rPr>
                <w:ins w:id="106" w:author="Gombosová Erika" w:date="2015-12-11T10:36:00Z"/>
                <w:rFonts w:cs="Times New Roman"/>
                <w:b/>
                <w:bCs/>
                <w:sz w:val="20"/>
                <w:szCs w:val="20"/>
              </w:rPr>
            </w:pPr>
            <w:ins w:id="107" w:author="Gombosová Erika" w:date="2015-12-11T10:36:00Z">
              <w:r w:rsidRPr="00BD2FCC">
                <w:rPr>
                  <w:rFonts w:cs="Times New Roman"/>
                  <w:b/>
                  <w:bCs/>
                  <w:sz w:val="20"/>
                  <w:szCs w:val="20"/>
                </w:rPr>
                <w:lastRenderedPageBreak/>
                <w:t>Kontrolu vykonal:</w:t>
              </w:r>
              <w:r w:rsidRPr="00BD2FCC">
                <w:rPr>
                  <w:rStyle w:val="Odkaznapoznmkupodiarou"/>
                  <w:rFonts w:cs="Times New Roman"/>
                  <w:b/>
                  <w:bCs/>
                  <w:sz w:val="20"/>
                  <w:szCs w:val="20"/>
                </w:rPr>
                <w:footnoteReference w:id="8"/>
              </w:r>
            </w:ins>
          </w:p>
        </w:tc>
        <w:tc>
          <w:tcPr>
            <w:tcW w:w="7723" w:type="dxa"/>
            <w:vAlign w:val="center"/>
            <w:hideMark/>
            <w:tcPrChange w:id="110" w:author="Gombosová Erika" w:date="2015-12-11T10:36:00Z">
              <w:tcPr>
                <w:tcW w:w="7380" w:type="dxa"/>
                <w:vAlign w:val="center"/>
                <w:hideMark/>
              </w:tcPr>
            </w:tcPrChange>
          </w:tcPr>
          <w:p w:rsidR="00272F83" w:rsidRPr="00BD2FCC" w:rsidRDefault="00272F83" w:rsidP="0012627C">
            <w:pPr>
              <w:rPr>
                <w:ins w:id="111" w:author="Gombosová Erika" w:date="2015-12-11T10:36:00Z"/>
                <w:rFonts w:cs="Times New Roman"/>
                <w:color w:val="000000"/>
                <w:sz w:val="20"/>
                <w:szCs w:val="20"/>
              </w:rPr>
            </w:pPr>
            <w:ins w:id="112" w:author="Gombosová Erika" w:date="2015-12-11T10:36:00Z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272F83" w:rsidRPr="0012627C" w:rsidTr="00272F83">
        <w:trPr>
          <w:trHeight w:val="330"/>
          <w:ins w:id="113" w:author="Gombosová Erika" w:date="2015-12-11T10:36:00Z"/>
          <w:trPrChange w:id="114" w:author="Gombosová Erika" w:date="2015-12-11T10:36:00Z">
            <w:trPr>
              <w:trHeight w:val="330"/>
            </w:trPr>
          </w:trPrChange>
        </w:trPr>
        <w:tc>
          <w:tcPr>
            <w:tcW w:w="2201" w:type="dxa"/>
            <w:shd w:val="clear" w:color="000000" w:fill="FFFFFF"/>
            <w:vAlign w:val="center"/>
            <w:hideMark/>
            <w:tcPrChange w:id="115" w:author="Gombosová Erika" w:date="2015-12-11T10:36:00Z">
              <w:tcPr>
                <w:tcW w:w="1715" w:type="dxa"/>
                <w:shd w:val="clear" w:color="000000" w:fill="FFFFFF"/>
                <w:vAlign w:val="center"/>
                <w:hideMark/>
              </w:tcPr>
            </w:tcPrChange>
          </w:tcPr>
          <w:p w:rsidR="00272F83" w:rsidRPr="00BD2FCC" w:rsidRDefault="00272F83" w:rsidP="0012627C">
            <w:pPr>
              <w:rPr>
                <w:ins w:id="116" w:author="Gombosová Erika" w:date="2015-12-11T10:36:00Z"/>
                <w:rFonts w:cs="Times New Roman"/>
                <w:b/>
                <w:bCs/>
                <w:sz w:val="20"/>
                <w:szCs w:val="20"/>
              </w:rPr>
            </w:pPr>
            <w:ins w:id="117" w:author="Gombosová Erika" w:date="2015-12-11T10:36:00Z">
              <w:r w:rsidRPr="00BD2FCC">
                <w:rPr>
                  <w:rFonts w:cs="Times New Roman"/>
                  <w:b/>
                  <w:bCs/>
                  <w:sz w:val="20"/>
                  <w:szCs w:val="20"/>
                </w:rPr>
                <w:t xml:space="preserve">Dátum: </w:t>
              </w:r>
            </w:ins>
          </w:p>
        </w:tc>
        <w:tc>
          <w:tcPr>
            <w:tcW w:w="7723" w:type="dxa"/>
            <w:vAlign w:val="center"/>
            <w:hideMark/>
            <w:tcPrChange w:id="118" w:author="Gombosová Erika" w:date="2015-12-11T10:36:00Z">
              <w:tcPr>
                <w:tcW w:w="7380" w:type="dxa"/>
                <w:vAlign w:val="center"/>
                <w:hideMark/>
              </w:tcPr>
            </w:tcPrChange>
          </w:tcPr>
          <w:p w:rsidR="00272F83" w:rsidRPr="00BD2FCC" w:rsidRDefault="00272F83" w:rsidP="0012627C">
            <w:pPr>
              <w:rPr>
                <w:ins w:id="119" w:author="Gombosová Erika" w:date="2015-12-11T10:36:00Z"/>
                <w:rFonts w:cs="Times New Roman"/>
                <w:color w:val="000000"/>
                <w:sz w:val="20"/>
                <w:szCs w:val="20"/>
              </w:rPr>
            </w:pPr>
            <w:ins w:id="120" w:author="Gombosová Erika" w:date="2015-12-11T10:36:00Z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272F83" w:rsidRPr="0012627C" w:rsidTr="00272F83">
        <w:trPr>
          <w:trHeight w:val="330"/>
          <w:ins w:id="121" w:author="Gombosová Erika" w:date="2015-12-11T10:36:00Z"/>
          <w:trPrChange w:id="122" w:author="Gombosová Erika" w:date="2015-12-11T10:36:00Z">
            <w:trPr>
              <w:trHeight w:val="330"/>
            </w:trPr>
          </w:trPrChange>
        </w:trPr>
        <w:tc>
          <w:tcPr>
            <w:tcW w:w="2201" w:type="dxa"/>
            <w:shd w:val="clear" w:color="000000" w:fill="FFFFFF"/>
            <w:vAlign w:val="center"/>
            <w:hideMark/>
            <w:tcPrChange w:id="123" w:author="Gombosová Erika" w:date="2015-12-11T10:36:00Z">
              <w:tcPr>
                <w:tcW w:w="1715" w:type="dxa"/>
                <w:shd w:val="clear" w:color="000000" w:fill="FFFFFF"/>
                <w:vAlign w:val="center"/>
                <w:hideMark/>
              </w:tcPr>
            </w:tcPrChange>
          </w:tcPr>
          <w:p w:rsidR="00272F83" w:rsidRPr="00BD2FCC" w:rsidRDefault="00272F83" w:rsidP="0012627C">
            <w:pPr>
              <w:rPr>
                <w:ins w:id="124" w:author="Gombosová Erika" w:date="2015-12-11T10:36:00Z"/>
                <w:rFonts w:cs="Times New Roman"/>
                <w:b/>
                <w:bCs/>
                <w:sz w:val="20"/>
                <w:szCs w:val="20"/>
              </w:rPr>
            </w:pPr>
            <w:ins w:id="125" w:author="Gombosová Erika" w:date="2015-12-11T10:36:00Z">
              <w:r w:rsidRPr="00BD2FCC">
                <w:rPr>
                  <w:rFonts w:cs="Times New Roman"/>
                  <w:b/>
                  <w:bCs/>
                  <w:sz w:val="20"/>
                  <w:szCs w:val="20"/>
                </w:rPr>
                <w:t>Podpis:</w:t>
              </w:r>
            </w:ins>
          </w:p>
        </w:tc>
        <w:tc>
          <w:tcPr>
            <w:tcW w:w="7723" w:type="dxa"/>
            <w:vAlign w:val="center"/>
            <w:hideMark/>
            <w:tcPrChange w:id="126" w:author="Gombosová Erika" w:date="2015-12-11T10:36:00Z">
              <w:tcPr>
                <w:tcW w:w="7380" w:type="dxa"/>
                <w:vAlign w:val="center"/>
                <w:hideMark/>
              </w:tcPr>
            </w:tcPrChange>
          </w:tcPr>
          <w:p w:rsidR="00272F83" w:rsidRPr="00BD2FCC" w:rsidRDefault="00272F83" w:rsidP="0012627C">
            <w:pPr>
              <w:rPr>
                <w:ins w:id="127" w:author="Gombosová Erika" w:date="2015-12-11T10:36:00Z"/>
                <w:rFonts w:cs="Times New Roman"/>
                <w:color w:val="000000"/>
                <w:sz w:val="20"/>
                <w:szCs w:val="20"/>
              </w:rPr>
            </w:pPr>
            <w:ins w:id="128" w:author="Gombosová Erika" w:date="2015-12-11T10:36:00Z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t> </w:t>
              </w:r>
            </w:ins>
          </w:p>
        </w:tc>
      </w:tr>
    </w:tbl>
    <w:p w:rsidR="00FA7A44" w:rsidRDefault="00FA7A44" w:rsidP="00272F83">
      <w:bookmarkStart w:id="129" w:name="_GoBack"/>
      <w:bookmarkEnd w:id="129"/>
    </w:p>
    <w:sectPr w:rsidR="00FA7A44" w:rsidSect="008131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0B4" w:rsidRDefault="003350B4" w:rsidP="00813127">
      <w:pPr>
        <w:spacing w:after="0" w:line="240" w:lineRule="auto"/>
      </w:pPr>
      <w:r>
        <w:separator/>
      </w:r>
    </w:p>
  </w:endnote>
  <w:endnote w:type="continuationSeparator" w:id="0">
    <w:p w:rsidR="003350B4" w:rsidRDefault="003350B4" w:rsidP="0081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8B872A" wp14:editId="5BCD34D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813127" w:rsidRDefault="00813127" w:rsidP="0081312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00BE9D75" wp14:editId="2BAB3DA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45879">
          <w:rPr>
            <w:noProof/>
          </w:rPr>
          <w:t>5</w:t>
        </w:r>
        <w:r>
          <w:fldChar w:fldCharType="end"/>
        </w:r>
      </w:sdtContent>
    </w:sdt>
  </w:p>
  <w:p w:rsidR="00813127" w:rsidRDefault="008131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0B4" w:rsidRDefault="003350B4" w:rsidP="00813127">
      <w:pPr>
        <w:spacing w:after="0" w:line="240" w:lineRule="auto"/>
      </w:pPr>
      <w:r>
        <w:separator/>
      </w:r>
    </w:p>
  </w:footnote>
  <w:footnote w:type="continuationSeparator" w:id="0">
    <w:p w:rsidR="003350B4" w:rsidRDefault="003350B4" w:rsidP="00813127">
      <w:pPr>
        <w:spacing w:after="0" w:line="240" w:lineRule="auto"/>
      </w:pPr>
      <w:r>
        <w:continuationSeparator/>
      </w:r>
    </w:p>
  </w:footnote>
  <w:footnote w:id="1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Pr="00190B2C">
        <w:t>Vyplnenie KZ slúži na zaznamenanie výkonu kontroly správnosti a kompletnosti výzvy na predkladanie projektových zámerov/výzvy/vyzvania p</w:t>
      </w:r>
      <w:r w:rsidR="00023E1D">
        <w:t>odľa ustanovenia kapitoly 3.1.1 ods. 2, kapitoly 3.1.2</w:t>
      </w:r>
      <w:r w:rsidRPr="00190B2C">
        <w:t xml:space="preserve"> </w:t>
      </w:r>
      <w:r w:rsidR="00023E1D">
        <w:t xml:space="preserve">ods. 4, kapitoly 3.4.1.1,ods. 2, kapitoly 3.4.3 </w:t>
      </w:r>
      <w:r w:rsidRPr="00190B2C">
        <w:t>ods. 4 a kapitoly 3.4.4 ods. 2 Systému riadenia EŠIF.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13127" w:rsidRPr="006C4D47" w:rsidRDefault="00813127" w:rsidP="00813127">
      <w:pPr>
        <w:pStyle w:val="Textpoznmkypodiarou"/>
      </w:pPr>
      <w:r w:rsidRPr="006C4D47">
        <w:rPr>
          <w:rStyle w:val="Odkaznapoznmkupodiarou"/>
        </w:rPr>
        <w:footnoteRef/>
      </w:r>
      <w:r w:rsidRPr="006C4D47">
        <w:t xml:space="preserve"> Uvedené sa neuplatňuje na vyzvania</w:t>
      </w:r>
      <w:r w:rsidR="00023E1D">
        <w:t>.</w:t>
      </w:r>
    </w:p>
  </w:footnote>
  <w:footnote w:id="3">
    <w:p w:rsidR="00813127" w:rsidRPr="006C4D47" w:rsidRDefault="00813127" w:rsidP="00813127">
      <w:pPr>
        <w:pStyle w:val="Textpoznmkypodiarou"/>
      </w:pPr>
      <w:r w:rsidRPr="006C4D47">
        <w:rPr>
          <w:rStyle w:val="Odkaznapoznmkupodiarou"/>
        </w:rPr>
        <w:footnoteRef/>
      </w:r>
      <w:r w:rsidRPr="006C4D47">
        <w:t xml:space="preserve"> Posúdenie vy</w:t>
      </w:r>
      <w:r w:rsidR="00023E1D">
        <w:t>konané v súlade s kapitolou 3.1</w:t>
      </w:r>
      <w:r w:rsidRPr="006C4D47">
        <w:t xml:space="preserve"> ods. 9 Systému riadenia EŠIF</w:t>
      </w:r>
      <w:r w:rsidR="00023E1D">
        <w:t>.</w:t>
      </w:r>
    </w:p>
  </w:footnote>
  <w:footnote w:id="4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 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5">
    <w:p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Pr="00190B2C">
        <w:t>Výzva na predkladanie projektových zámerov/výzva/vyzvanie nemôžu byť vyhlásené, ak čo i len jedna otázka v kontrolnom zozname bola vyplnená negatívne, t.j. bola uvedená možnosť ,,nie“</w:t>
      </w:r>
    </w:p>
  </w:footnote>
  <w:footnote w:id="6">
    <w:p w:rsidR="00813127" w:rsidRPr="006C4D47" w:rsidDel="00B769C7" w:rsidRDefault="00813127" w:rsidP="00813127">
      <w:pPr>
        <w:pStyle w:val="Textpoznmkypodiarou"/>
        <w:jc w:val="both"/>
        <w:rPr>
          <w:del w:id="16" w:author="Gombosová Erika" w:date="2015-12-11T10:33:00Z"/>
        </w:rPr>
      </w:pPr>
      <w:del w:id="17" w:author="Gombosová Erika" w:date="2015-12-11T10:33:00Z">
        <w:r w:rsidRPr="006C4D47" w:rsidDel="00B769C7">
          <w:rPr>
            <w:rStyle w:val="Odkaznapoznmkupodiarou"/>
          </w:rPr>
          <w:footnoteRef/>
        </w:r>
        <w:r w:rsidRPr="006C4D47" w:rsidDel="00B769C7">
          <w:delText xml:space="preserve"> </w:delText>
        </w:r>
        <w:r w:rsidRPr="00190B2C" w:rsidDel="00B769C7">
          <w:delText xml:space="preserve">Uvedené konštatovanie je </w:delText>
        </w:r>
        <w:r w:rsidRPr="00272F83" w:rsidDel="00B769C7">
          <w:delText xml:space="preserve">vyjadrením vykonania </w:delText>
        </w:r>
      </w:del>
      <w:ins w:id="18" w:author="Gombosová Erika" w:date="2015-12-01T09:44:00Z">
        <w:del w:id="19" w:author="Gombosová Erika" w:date="2015-12-11T10:33:00Z">
          <w:r w:rsidR="00C810E2" w:rsidRPr="00272F83" w:rsidDel="00B769C7">
            <w:delText>základnej</w:delText>
          </w:r>
        </w:del>
      </w:ins>
      <w:del w:id="20" w:author="Gombosová Erika" w:date="2015-12-11T10:33:00Z">
        <w:r w:rsidRPr="00272F83" w:rsidDel="00B769C7">
          <w:delText>predbežnej</w:delText>
        </w:r>
        <w:r w:rsidRPr="00190B2C" w:rsidDel="00B769C7">
          <w:delText xml:space="preserve"> finančnej kontroly formou vnútornej administratívnej kontroly vo vzťahu k výzve podľa </w:delText>
        </w:r>
        <w:r w:rsidRPr="00272F83" w:rsidDel="00B769C7">
          <w:delText xml:space="preserve">§ </w:delText>
        </w:r>
      </w:del>
      <w:ins w:id="21" w:author="Gombosová Erika" w:date="2015-12-01T09:45:00Z">
        <w:del w:id="22" w:author="Gombosová Erika" w:date="2015-12-11T10:33:00Z">
          <w:r w:rsidR="00C072A4" w:rsidRPr="00272F83" w:rsidDel="00B769C7">
            <w:delText>7</w:delText>
          </w:r>
        </w:del>
      </w:ins>
      <w:del w:id="23" w:author="Gombosová Erika" w:date="2015-12-11T10:33:00Z">
        <w:r w:rsidRPr="00272F83" w:rsidDel="00B769C7">
          <w:delText>9a) zákona č. 502/20</w:delText>
        </w:r>
      </w:del>
      <w:ins w:id="24" w:author="Gombosová Erika" w:date="2015-12-01T09:48:00Z">
        <w:del w:id="25" w:author="Gombosová Erika" w:date="2015-12-11T10:33:00Z">
          <w:r w:rsidR="00C072A4" w:rsidRPr="00272F83" w:rsidDel="00B769C7">
            <w:delText>15</w:delText>
          </w:r>
        </w:del>
      </w:ins>
      <w:del w:id="26" w:author="Gombosová Erika" w:date="2015-12-11T10:33:00Z">
        <w:r w:rsidRPr="00272F83" w:rsidDel="00B769C7">
          <w:delText>01</w:delText>
        </w:r>
        <w:r w:rsidRPr="00190B2C" w:rsidDel="00B769C7">
          <w:delText xml:space="preserve"> Z. z. o finančnej kontrole a o zmene a doplnení niektorých zákonov v znení neskorších predpisov; v prípade negatívneho vyjadrenia nie je možné</w:delText>
        </w:r>
        <w:r w:rsidRPr="006C4D47" w:rsidDel="00B769C7">
          <w:delText xml:space="preserve"> vyhlásiť výzvu na predkladanie projektových zámerov/výzvu/vyzvanie.</w:delText>
        </w:r>
      </w:del>
    </w:p>
  </w:footnote>
  <w:footnote w:id="7">
    <w:p w:rsidR="00272F83" w:rsidRDefault="00272F83" w:rsidP="00272F83">
      <w:pPr>
        <w:pStyle w:val="Textpoznmkypodiarou"/>
        <w:rPr>
          <w:ins w:id="78" w:author="Gombosová Erika" w:date="2015-12-11T10:36:00Z"/>
        </w:rPr>
      </w:pPr>
      <w:ins w:id="79" w:author="Gombosová Erika" w:date="2015-12-11T10:36:00Z">
        <w:r>
          <w:rPr>
            <w:rStyle w:val="Odkaznapoznmkupodiarou"/>
          </w:rPr>
          <w:footnoteRef/>
        </w:r>
        <w:r>
          <w:t xml:space="preserve"> </w:t>
        </w:r>
        <w:r w:rsidRPr="0043575B">
          <w:t xml:space="preserve">RO uvedie meno, priezvisko a pozíciu </w:t>
        </w:r>
        <w:r>
          <w:t xml:space="preserve">všetkých zamestnancov, ktorí danú kontrolu vykonali okrem štatutárneho orgánu alebo ním určeného </w:t>
        </w:r>
        <w:r w:rsidRPr="00744A1E">
          <w:t>vedúceho zamestnanca</w:t>
        </w:r>
        <w:r>
          <w:t>. Každý zamestnanec sa uvedie osobitne.</w:t>
        </w:r>
      </w:ins>
    </w:p>
  </w:footnote>
  <w:footnote w:id="8">
    <w:p w:rsidR="00272F83" w:rsidRDefault="00272F83" w:rsidP="00272F83">
      <w:pPr>
        <w:pStyle w:val="Textpoznmkypodiarou"/>
        <w:rPr>
          <w:ins w:id="108" w:author="Gombosová Erika" w:date="2015-12-11T10:36:00Z"/>
        </w:rPr>
      </w:pPr>
      <w:ins w:id="109" w:author="Gombosová Erika" w:date="2015-12-11T10:36:00Z">
        <w:r>
          <w:rPr>
            <w:rStyle w:val="Odkaznapoznmkupodiarou"/>
          </w:rPr>
          <w:footnoteRef/>
        </w:r>
        <w:r>
          <w:t xml:space="preserve"> </w:t>
        </w:r>
        <w:r w:rsidRPr="00744A1E">
          <w:t xml:space="preserve">RO uvedie meno, priezvisko a pozíciu </w:t>
        </w:r>
        <w:r>
          <w:t xml:space="preserve">štatutárneho orgánu alebo ním určeného </w:t>
        </w:r>
        <w:r w:rsidRPr="00744A1E">
          <w:t>vedúceho zamestnanca.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61ABD" wp14:editId="10FCCEC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F088BB8B011D45379A8728C7F54CB631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813127" w:rsidRDefault="00A869E4" w:rsidP="00813127">
        <w:pPr>
          <w:pStyle w:val="Hlavika"/>
          <w:jc w:val="right"/>
        </w:pPr>
        <w:del w:id="130" w:author="Tibor Barna" w:date="2016-02-11T11:54:00Z">
          <w:r w:rsidDel="00845879">
            <w:rPr>
              <w:szCs w:val="20"/>
            </w:rPr>
            <w:delText>05.02.2015</w:delText>
          </w:r>
        </w:del>
        <w:ins w:id="131" w:author="Gombosová Erika" w:date="2015-12-23T09:37:00Z">
          <w:del w:id="132" w:author="Tibor Barna" w:date="2016-02-11T11:54:00Z">
            <w:r w:rsidR="00ED4261" w:rsidDel="00845879">
              <w:rPr>
                <w:szCs w:val="20"/>
              </w:rPr>
              <w:delText>01.01.2016</w:delText>
            </w:r>
          </w:del>
        </w:ins>
        <w:ins w:id="133" w:author="Tibor Barna" w:date="2016-02-11T11:54:00Z">
          <w:r w:rsidR="00845879">
            <w:rPr>
              <w:szCs w:val="20"/>
            </w:rPr>
            <w:t>11.02.2016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23E1D"/>
    <w:rsid w:val="00063419"/>
    <w:rsid w:val="00066926"/>
    <w:rsid w:val="00080729"/>
    <w:rsid w:val="00272F83"/>
    <w:rsid w:val="002F7803"/>
    <w:rsid w:val="003350B4"/>
    <w:rsid w:val="003A7E6B"/>
    <w:rsid w:val="00470AB0"/>
    <w:rsid w:val="004875F2"/>
    <w:rsid w:val="00501B3C"/>
    <w:rsid w:val="005A1BFC"/>
    <w:rsid w:val="006C0F25"/>
    <w:rsid w:val="007707E9"/>
    <w:rsid w:val="00813127"/>
    <w:rsid w:val="00845879"/>
    <w:rsid w:val="00955CE4"/>
    <w:rsid w:val="009C1B05"/>
    <w:rsid w:val="00A140EE"/>
    <w:rsid w:val="00A21837"/>
    <w:rsid w:val="00A869E4"/>
    <w:rsid w:val="00B769C7"/>
    <w:rsid w:val="00C072A4"/>
    <w:rsid w:val="00C25525"/>
    <w:rsid w:val="00C437DA"/>
    <w:rsid w:val="00C810E2"/>
    <w:rsid w:val="00DE1118"/>
    <w:rsid w:val="00E57B60"/>
    <w:rsid w:val="00ED4261"/>
    <w:rsid w:val="00FA7A44"/>
    <w:rsid w:val="00FC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946BFBBA6D84CF6AC36C20E135D4B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05B82D-BE29-4E58-9C39-9C8910CA3068}"/>
      </w:docPartPr>
      <w:docPartBody>
        <w:p w:rsidR="006B17C0" w:rsidRDefault="00CA2649" w:rsidP="00CA2649">
          <w:pPr>
            <w:pStyle w:val="5946BFBBA6D84CF6AC36C20E135D4B7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FDFA3B9911E4E119B77A974C2F81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315D8-FF77-41AC-A254-EC46FA021575}"/>
      </w:docPartPr>
      <w:docPartBody>
        <w:p w:rsidR="006B17C0" w:rsidRDefault="00CA2649" w:rsidP="00CA2649">
          <w:pPr>
            <w:pStyle w:val="DFDFA3B9911E4E119B77A974C2F8183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CA2649" w:rsidP="00CA2649">
          <w:pPr>
            <w:pStyle w:val="9ED3AA5060514528BB2EB10E67B167C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CA2649" w:rsidP="00CA2649">
          <w:pPr>
            <w:pStyle w:val="3FA8E388340E4DEA81D562F7F9C9F77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CA2649" w:rsidP="00CA2649">
          <w:pPr>
            <w:pStyle w:val="C7E38A5E4223467691018F592D7D0B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CA2649" w:rsidP="00CA2649">
          <w:pPr>
            <w:pStyle w:val="A175D07C4838456E8F6A2F237AB810A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CA2649" w:rsidP="00CA2649">
          <w:pPr>
            <w:pStyle w:val="8AB7B2456DA14D72803321C5C7A1588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CA2649" w:rsidP="00CA2649">
          <w:pPr>
            <w:pStyle w:val="6A4CCD9D4B1247EFAA284AE8065BA1E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CA2649" w:rsidP="00CA2649">
          <w:pPr>
            <w:pStyle w:val="4B0893610BB4444BA7E27C430F79259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CA2649" w:rsidP="00CA2649">
          <w:pPr>
            <w:pStyle w:val="71329A83B0F24266B66A7D0E96AEF24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CA2649" w:rsidP="00CA2649">
          <w:pPr>
            <w:pStyle w:val="0AFDD462BDBB459097032FD98CB4C90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D414D4C602B4D548FB101E6DAA6E6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BB1428-5427-4A6C-9EAA-A7FFEFE9B170}"/>
      </w:docPartPr>
      <w:docPartBody>
        <w:p w:rsidR="006B17C0" w:rsidRDefault="00CA2649" w:rsidP="00CA2649">
          <w:pPr>
            <w:pStyle w:val="DD414D4C602B4D548FB101E6DAA6E6A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CA2649" w:rsidP="00CA2649">
          <w:pPr>
            <w:pStyle w:val="CBB330DD32C6473081230AD870D730E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4E9F7F7737D466E8C670831253C68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B86879-D757-4709-9B33-892F4A6C1C58}"/>
      </w:docPartPr>
      <w:docPartBody>
        <w:p w:rsidR="006B17C0" w:rsidRDefault="00CA2649" w:rsidP="00CA2649">
          <w:pPr>
            <w:pStyle w:val="F4E9F7F7737D466E8C670831253C687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48098C266364D9A8463E6D8B78A38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9831E-01C1-465C-8816-418FF0C0B20F}"/>
      </w:docPartPr>
      <w:docPartBody>
        <w:p w:rsidR="006B17C0" w:rsidRDefault="00CA2649" w:rsidP="00CA2649">
          <w:pPr>
            <w:pStyle w:val="148098C266364D9A8463E6D8B78A38B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C0D97FC9ED44FA6ABF5A633216FF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D5A5F2-EDCC-4C3B-8F11-F7F7C199CE7C}"/>
      </w:docPartPr>
      <w:docPartBody>
        <w:p w:rsidR="006B17C0" w:rsidRDefault="00CA2649" w:rsidP="00CA2649">
          <w:pPr>
            <w:pStyle w:val="DC0D97FC9ED44FA6ABF5A633216FF35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69E34D0901A404487626B184206CC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96704D-6ECC-450E-93C0-47CFAC27C1C3}"/>
      </w:docPartPr>
      <w:docPartBody>
        <w:p w:rsidR="006B17C0" w:rsidRDefault="00CA2649" w:rsidP="00CA2649">
          <w:pPr>
            <w:pStyle w:val="C69E34D0901A404487626B184206CCC6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324C3372E2642A18330A7083EB20B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EBC60A-961E-4CBE-BD11-23001F357A45}"/>
      </w:docPartPr>
      <w:docPartBody>
        <w:p w:rsidR="006B17C0" w:rsidRDefault="00CA2649" w:rsidP="00CA2649">
          <w:pPr>
            <w:pStyle w:val="7324C3372E2642A18330A7083EB20B77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6660A0799EA4C109FDB07C8930EFA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648101-760B-45CA-9EEC-7E43B1B3E33C}"/>
      </w:docPartPr>
      <w:docPartBody>
        <w:p w:rsidR="006B17C0" w:rsidRDefault="00CA2649" w:rsidP="00CA2649">
          <w:pPr>
            <w:pStyle w:val="36660A0799EA4C109FDB07C8930EFAB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0B3FB6251104B1FBC37B255B5BAE8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9BA365-881C-42F5-A327-D32CBAD55B9B}"/>
      </w:docPartPr>
      <w:docPartBody>
        <w:p w:rsidR="006B17C0" w:rsidRDefault="00CA2649" w:rsidP="00CA2649">
          <w:pPr>
            <w:pStyle w:val="C0B3FB6251104B1FBC37B255B5BAE8F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9D110AFA60E450785651839EC59D1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8E7929-BBB9-48EF-AD8D-FB2D494CABC2}"/>
      </w:docPartPr>
      <w:docPartBody>
        <w:p w:rsidR="006B17C0" w:rsidRDefault="00CA2649" w:rsidP="00CA2649">
          <w:pPr>
            <w:pStyle w:val="A9D110AFA60E450785651839EC59D1F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5A67222BDB6427595DA99BE3BE94C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BF874B-1D3D-46FD-BEB8-8AE37307E2A0}"/>
      </w:docPartPr>
      <w:docPartBody>
        <w:p w:rsidR="006B17C0" w:rsidRDefault="00CA2649" w:rsidP="00CA2649">
          <w:pPr>
            <w:pStyle w:val="85A67222BDB6427595DA99BE3BE94C29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CDDCB55D264890A4DD728A4EA04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5A7CD3-3B97-4DD4-92B8-98381F5E4D81}"/>
      </w:docPartPr>
      <w:docPartBody>
        <w:p w:rsidR="006B17C0" w:rsidRDefault="00CA2649" w:rsidP="00CA2649">
          <w:pPr>
            <w:pStyle w:val="92CDDCB55D264890A4DD728A4EA041F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E9C906D74194C888E0542ACE8261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769329-B720-4CBF-91EE-252D57EAF1BA}"/>
      </w:docPartPr>
      <w:docPartBody>
        <w:p w:rsidR="006B17C0" w:rsidRDefault="00CA2649" w:rsidP="00CA2649">
          <w:pPr>
            <w:pStyle w:val="FE9C906D74194C888E0542ACE82611A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98DE6DB026249CEBE2F5C3CC1309D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983AB7-0550-4927-BB3C-0DFD53295762}"/>
      </w:docPartPr>
      <w:docPartBody>
        <w:p w:rsidR="006B17C0" w:rsidRDefault="00CA2649" w:rsidP="00CA2649">
          <w:pPr>
            <w:pStyle w:val="498DE6DB026249CEBE2F5C3CC1309D5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2C8E275FB5B4553B8C539EECB518F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5BA06F-102A-4A9A-A428-779AD6B8F577}"/>
      </w:docPartPr>
      <w:docPartBody>
        <w:p w:rsidR="006B17C0" w:rsidRDefault="00CA2649" w:rsidP="00CA2649">
          <w:pPr>
            <w:pStyle w:val="D2C8E275FB5B4553B8C539EECB518F2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E2BF80C58F7486082FD0B33151B98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2778CE-C386-4A16-9F8A-E9A42BA83233}"/>
      </w:docPartPr>
      <w:docPartBody>
        <w:p w:rsidR="006B17C0" w:rsidRDefault="00CA2649" w:rsidP="00CA2649">
          <w:pPr>
            <w:pStyle w:val="1E2BF80C58F7486082FD0B33151B9859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CA2649" w:rsidP="00CA2649">
          <w:pPr>
            <w:pStyle w:val="43FAD5C0CDCF4F4E9B02906697DDB5C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2CC487451D34944915E326246BD91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515D63-19DE-48C8-9A86-D49CC443B402}"/>
      </w:docPartPr>
      <w:docPartBody>
        <w:p w:rsidR="006B17C0" w:rsidRDefault="00CA2649" w:rsidP="00CA2649">
          <w:pPr>
            <w:pStyle w:val="32CC487451D34944915E326246BD912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28325557F84CEF8F2179DA7B0686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4FC51-10B0-4B37-9146-D7AE60EBE68E}"/>
      </w:docPartPr>
      <w:docPartBody>
        <w:p w:rsidR="006B17C0" w:rsidRDefault="00CA2649" w:rsidP="00CA2649">
          <w:pPr>
            <w:pStyle w:val="9228325557F84CEF8F2179DA7B06867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CA2649" w:rsidP="00CA2649">
          <w:pPr>
            <w:pStyle w:val="24D79AA71EBE40C58B5191D95DB9C79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CA2649" w:rsidP="00CA2649">
          <w:pPr>
            <w:pStyle w:val="3DB93272795241118D691085894981AF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CA2649" w:rsidP="00CA2649">
          <w:pPr>
            <w:pStyle w:val="92C3C8A62D6B43159C2411D6264040CC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CA2649" w:rsidP="00CA2649">
          <w:pPr>
            <w:pStyle w:val="4DA624FB0C804E939E8B9F8A7A4BD2D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69A4863B4AF47DBBC56B30942402E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B11EBE-CFB1-4D93-A014-8434F0ADB9E6}"/>
      </w:docPartPr>
      <w:docPartBody>
        <w:p w:rsidR="006B17C0" w:rsidRDefault="00CA2649" w:rsidP="00CA2649">
          <w:pPr>
            <w:pStyle w:val="C69A4863B4AF47DBBC56B30942402ED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CA2649" w:rsidP="00CA2649">
          <w:pPr>
            <w:pStyle w:val="F0D7D28C6E9542709D0A6A5CACF973A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EA1EBEDC56446AC8CA14AE061781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5BF4D7-0B63-47B9-BEDE-0793073A633C}"/>
      </w:docPartPr>
      <w:docPartBody>
        <w:p w:rsidR="006B17C0" w:rsidRDefault="00CA2649" w:rsidP="00CA2649">
          <w:pPr>
            <w:pStyle w:val="9EA1EBEDC56446AC8CA14AE0617816A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CA2649" w:rsidP="00CA2649">
          <w:pPr>
            <w:pStyle w:val="3E2156470C1846758949FB0EFCE43EFB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166F35E5BFDA4AF58231F5FD670C84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F10973-94A4-4F50-BC6A-A6CAE8E8EB9A}"/>
      </w:docPartPr>
      <w:docPartBody>
        <w:p w:rsidR="006B17C0" w:rsidRDefault="00CA2649" w:rsidP="00CA2649">
          <w:pPr>
            <w:pStyle w:val="166F35E5BFDA4AF58231F5FD670C841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C7B9D1C3164D8B8ABB58F766D617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9396A-F301-4AFB-8CED-00870808D558}"/>
      </w:docPartPr>
      <w:docPartBody>
        <w:p w:rsidR="006B17C0" w:rsidRDefault="00CA2649" w:rsidP="00CA2649">
          <w:pPr>
            <w:pStyle w:val="A1C7B9D1C3164D8B8ABB58F766D61728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CA2649" w:rsidP="00CA2649">
          <w:pPr>
            <w:pStyle w:val="F570B0A72C5B4C37A1AEFE4F8471458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1C508577858C494BB5FE4E7C996FC8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A878D1-9E20-48D0-88A7-9E897333216D}"/>
      </w:docPartPr>
      <w:docPartBody>
        <w:p w:rsidR="007D32A2" w:rsidRDefault="003B6F56" w:rsidP="003B6F56">
          <w:pPr>
            <w:pStyle w:val="1C508577858C494BB5FE4E7C996FC896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122F10"/>
    <w:rsid w:val="00173D26"/>
    <w:rsid w:val="001B536E"/>
    <w:rsid w:val="003B6F56"/>
    <w:rsid w:val="006764CB"/>
    <w:rsid w:val="006B17C0"/>
    <w:rsid w:val="007D32A2"/>
    <w:rsid w:val="00814638"/>
    <w:rsid w:val="00881C4D"/>
    <w:rsid w:val="00A068AB"/>
    <w:rsid w:val="00A31E65"/>
    <w:rsid w:val="00BC68DC"/>
    <w:rsid w:val="00CA2649"/>
    <w:rsid w:val="00D316C4"/>
    <w:rsid w:val="00E11369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6F56"/>
    <w:rPr>
      <w:rFonts w:cs="Times New Roman"/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6F56"/>
    <w:rPr>
      <w:rFonts w:cs="Times New Roman"/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D7892-46ED-4686-988E-A2106657A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Tibor Barna</dc:creator>
  <cp:lastModifiedBy>Tibor Barna</cp:lastModifiedBy>
  <cp:revision>10</cp:revision>
  <dcterms:created xsi:type="dcterms:W3CDTF">2015-12-01T08:50:00Z</dcterms:created>
  <dcterms:modified xsi:type="dcterms:W3CDTF">2016-02-11T10:54:00Z</dcterms:modified>
</cp:coreProperties>
</file>